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28E" w:rsidRDefault="006B328E">
      <w:r>
        <w:rPr>
          <w:noProof/>
        </w:rPr>
        <w:drawing>
          <wp:inline distT="0" distB="0" distL="0" distR="0">
            <wp:extent cx="2057400" cy="577516"/>
            <wp:effectExtent l="0" t="0" r="0" b="0"/>
            <wp:docPr id="1" name="圖片 1"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yam.com/Content/img/header-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69505" cy="580914"/>
                    </a:xfrm>
                    <a:prstGeom prst="rect">
                      <a:avLst/>
                    </a:prstGeom>
                    <a:noFill/>
                    <a:ln>
                      <a:noFill/>
                    </a:ln>
                  </pic:spPr>
                </pic:pic>
              </a:graphicData>
            </a:graphic>
          </wp:inline>
        </w:drawing>
      </w:r>
    </w:p>
    <w:p w:rsidR="006B328E" w:rsidRPr="006B328E" w:rsidRDefault="006B328E" w:rsidP="006B328E"/>
    <w:p w:rsidR="006B328E" w:rsidRPr="006B328E" w:rsidRDefault="006B328E" w:rsidP="006B328E"/>
    <w:p w:rsidR="006B328E" w:rsidRDefault="006B328E" w:rsidP="006B328E"/>
    <w:p w:rsidR="006B328E" w:rsidRPr="006B328E" w:rsidRDefault="006B328E" w:rsidP="006B328E">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6B328E">
        <w:rPr>
          <w:rFonts w:ascii="inherit" w:eastAsia="新細明體" w:hAnsi="inherit" w:cs="Open Sans"/>
          <w:b/>
          <w:bCs/>
          <w:color w:val="1F1F1F"/>
          <w:kern w:val="36"/>
          <w:sz w:val="48"/>
          <w:szCs w:val="48"/>
        </w:rPr>
        <w:t>輔英科大</w:t>
      </w:r>
      <w:proofErr w:type="gramStart"/>
      <w:r w:rsidRPr="006B328E">
        <w:rPr>
          <w:rFonts w:ascii="inherit" w:eastAsia="新細明體" w:hAnsi="inherit" w:cs="Open Sans"/>
          <w:b/>
          <w:bCs/>
          <w:color w:val="1F1F1F"/>
          <w:kern w:val="36"/>
          <w:sz w:val="48"/>
          <w:szCs w:val="48"/>
        </w:rPr>
        <w:t>護理桌遊</w:t>
      </w:r>
      <w:proofErr w:type="gramEnd"/>
      <w:r w:rsidRPr="006B328E">
        <w:rPr>
          <w:rFonts w:ascii="inherit" w:eastAsia="新細明體" w:hAnsi="inherit" w:cs="Open Sans"/>
          <w:b/>
          <w:bCs/>
          <w:color w:val="1F1F1F"/>
          <w:kern w:val="36"/>
          <w:sz w:val="48"/>
          <w:szCs w:val="48"/>
        </w:rPr>
        <w:t>、智慧清淨機</w:t>
      </w:r>
      <w:r w:rsidRPr="006B328E">
        <w:rPr>
          <w:rFonts w:ascii="inherit" w:eastAsia="新細明體" w:hAnsi="inherit" w:cs="Open Sans"/>
          <w:b/>
          <w:bCs/>
          <w:color w:val="1F1F1F"/>
          <w:kern w:val="36"/>
          <w:sz w:val="48"/>
          <w:szCs w:val="48"/>
        </w:rPr>
        <w:t xml:space="preserve"> </w:t>
      </w:r>
      <w:r w:rsidRPr="006B328E">
        <w:rPr>
          <w:rFonts w:ascii="inherit" w:eastAsia="新細明體" w:hAnsi="inherit" w:cs="Open Sans"/>
          <w:b/>
          <w:bCs/>
          <w:color w:val="1F1F1F"/>
          <w:kern w:val="36"/>
          <w:sz w:val="48"/>
          <w:szCs w:val="48"/>
        </w:rPr>
        <w:t>國內外競賽雙獲殊榮</w:t>
      </w:r>
    </w:p>
    <w:p w:rsidR="006B328E" w:rsidRPr="006B328E" w:rsidRDefault="006B328E" w:rsidP="006B328E">
      <w:pPr>
        <w:widowControl/>
        <w:shd w:val="clear" w:color="auto" w:fill="F2F2F2"/>
        <w:textAlignment w:val="baseline"/>
        <w:rPr>
          <w:rFonts w:ascii="Open Sans" w:eastAsia="新細明體" w:hAnsi="Open Sans" w:cs="Open Sans"/>
          <w:color w:val="707070"/>
          <w:kern w:val="0"/>
          <w:sz w:val="27"/>
          <w:szCs w:val="27"/>
        </w:rPr>
      </w:pPr>
      <w:hyperlink r:id="rId5" w:history="1">
        <w:r w:rsidRPr="006B328E">
          <w:rPr>
            <w:rFonts w:ascii="inherit" w:eastAsia="新細明體" w:hAnsi="inherit" w:cs="Open Sans"/>
            <w:color w:val="227D51"/>
            <w:kern w:val="0"/>
            <w:sz w:val="21"/>
            <w:szCs w:val="21"/>
            <w:u w:val="single"/>
            <w:bdr w:val="none" w:sz="0" w:space="0" w:color="auto" w:frame="1"/>
          </w:rPr>
          <w:t>焦點時報</w:t>
        </w:r>
      </w:hyperlink>
    </w:p>
    <w:p w:rsidR="006B328E" w:rsidRPr="006B328E" w:rsidRDefault="006B328E" w:rsidP="006B328E">
      <w:pPr>
        <w:widowControl/>
        <w:shd w:val="clear" w:color="auto" w:fill="F2F2F2"/>
        <w:textAlignment w:val="baseline"/>
        <w:rPr>
          <w:rFonts w:ascii="inherit" w:eastAsia="新細明體" w:hAnsi="inherit" w:cs="Open Sans"/>
          <w:color w:val="707070"/>
          <w:kern w:val="0"/>
          <w:sz w:val="27"/>
          <w:szCs w:val="27"/>
        </w:rPr>
      </w:pPr>
      <w:r w:rsidRPr="006B328E">
        <w:rPr>
          <w:rFonts w:ascii="inherit" w:eastAsia="新細明體" w:hAnsi="inherit" w:cs="Open Sans"/>
          <w:color w:val="707070"/>
          <w:kern w:val="0"/>
          <w:sz w:val="27"/>
          <w:szCs w:val="27"/>
        </w:rPr>
        <w:t>焦點時報</w:t>
      </w:r>
      <w:r w:rsidRPr="006B328E">
        <w:rPr>
          <w:rFonts w:ascii="inherit" w:eastAsia="新細明體" w:hAnsi="inherit" w:cs="Open Sans"/>
          <w:color w:val="707070"/>
          <w:kern w:val="0"/>
          <w:sz w:val="27"/>
          <w:szCs w:val="27"/>
        </w:rPr>
        <w:t>/</w:t>
      </w:r>
      <w:r w:rsidRPr="006B328E">
        <w:rPr>
          <w:rFonts w:ascii="inherit" w:eastAsia="新細明體" w:hAnsi="inherit" w:cs="Open Sans"/>
          <w:color w:val="707070"/>
          <w:kern w:val="0"/>
          <w:sz w:val="27"/>
          <w:szCs w:val="27"/>
        </w:rPr>
        <w:t>焦點時報</w:t>
      </w:r>
    </w:p>
    <w:p w:rsidR="006B328E" w:rsidRPr="006B328E" w:rsidRDefault="006B328E" w:rsidP="006B328E">
      <w:pPr>
        <w:widowControl/>
        <w:shd w:val="clear" w:color="auto" w:fill="F2F2F2"/>
        <w:textAlignment w:val="baseline"/>
        <w:rPr>
          <w:rFonts w:ascii="Open Sans" w:eastAsia="新細明體" w:hAnsi="Open Sans" w:cs="Open Sans"/>
          <w:color w:val="707070"/>
          <w:kern w:val="0"/>
          <w:sz w:val="27"/>
          <w:szCs w:val="27"/>
        </w:rPr>
      </w:pPr>
      <w:r w:rsidRPr="006B328E">
        <w:rPr>
          <w:rFonts w:ascii="inherit" w:eastAsia="新細明體" w:hAnsi="inherit" w:cs="Open Sans"/>
          <w:color w:val="707070"/>
          <w:kern w:val="0"/>
          <w:sz w:val="27"/>
          <w:szCs w:val="27"/>
          <w:bdr w:val="none" w:sz="0" w:space="0" w:color="auto" w:frame="1"/>
        </w:rPr>
        <w:t xml:space="preserve">20 </w:t>
      </w:r>
      <w:r w:rsidRPr="006B328E">
        <w:rPr>
          <w:rFonts w:ascii="inherit" w:eastAsia="新細明體" w:hAnsi="inherit" w:cs="Open Sans"/>
          <w:color w:val="707070"/>
          <w:kern w:val="0"/>
          <w:sz w:val="27"/>
          <w:szCs w:val="27"/>
          <w:bdr w:val="none" w:sz="0" w:space="0" w:color="auto" w:frame="1"/>
        </w:rPr>
        <w:t>小時前</w:t>
      </w:r>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hint="eastAsia"/>
          <w:noProof/>
          <w:color w:val="1F1F1F"/>
          <w:kern w:val="0"/>
          <w:szCs w:val="24"/>
        </w:rPr>
        <w:lastRenderedPageBreak/>
        <w:drawing>
          <wp:inline distT="0" distB="0" distL="0" distR="0">
            <wp:extent cx="7620000" cy="5715000"/>
            <wp:effectExtent l="0" t="0" r="0" b="0"/>
            <wp:docPr id="3" name="圖片 3" descr="https://focus.586.com.tw/wp-content/uploads/2025/12/%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12/%E5%9C%96%E4%B8%80-3-800x6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6B328E">
        <w:rPr>
          <w:rFonts w:ascii="inherit" w:eastAsia="新細明體" w:hAnsi="inherit" w:cs="Open Sans"/>
          <w:color w:val="1F1F1F"/>
          <w:kern w:val="0"/>
          <w:szCs w:val="24"/>
        </w:rPr>
        <w:t>圖</w:t>
      </w:r>
      <w:r w:rsidRPr="006B328E">
        <w:rPr>
          <w:rFonts w:ascii="inherit" w:eastAsia="新細明體" w:hAnsi="inherit" w:cs="Open Sans"/>
          <w:color w:val="1F1F1F"/>
          <w:kern w:val="0"/>
          <w:szCs w:val="24"/>
        </w:rPr>
        <w:t>/</w:t>
      </w:r>
      <w:r w:rsidRPr="006B328E">
        <w:rPr>
          <w:rFonts w:ascii="inherit" w:eastAsia="新細明體" w:hAnsi="inherit" w:cs="Open Sans"/>
          <w:color w:val="1F1F1F"/>
          <w:kern w:val="0"/>
          <w:szCs w:val="24"/>
        </w:rPr>
        <w:t>輔</w:t>
      </w:r>
      <w:proofErr w:type="gramStart"/>
      <w:r w:rsidRPr="006B328E">
        <w:rPr>
          <w:rFonts w:ascii="inherit" w:eastAsia="新細明體" w:hAnsi="inherit" w:cs="Open Sans"/>
          <w:color w:val="1F1F1F"/>
          <w:kern w:val="0"/>
          <w:szCs w:val="24"/>
        </w:rPr>
        <w:t>英科大健管系</w:t>
      </w:r>
      <w:proofErr w:type="gramEnd"/>
      <w:r w:rsidRPr="006B328E">
        <w:rPr>
          <w:rFonts w:ascii="inherit" w:eastAsia="新細明體" w:hAnsi="inherit" w:cs="Open Sans"/>
          <w:color w:val="1F1F1F"/>
          <w:kern w:val="0"/>
          <w:szCs w:val="24"/>
        </w:rPr>
        <w:t>與鳳山商工商業經營科跨校合作。</w:t>
      </w:r>
      <w:r w:rsidRPr="006B328E">
        <w:rPr>
          <w:rFonts w:ascii="inherit" w:eastAsia="新細明體" w:hAnsi="inherit" w:cs="Open Sans"/>
          <w:color w:val="1F1F1F"/>
          <w:kern w:val="0"/>
          <w:szCs w:val="24"/>
        </w:rPr>
        <w:br/>
      </w:r>
      <w:r w:rsidRPr="006B328E">
        <w:rPr>
          <w:rFonts w:ascii="inherit" w:eastAsia="新細明體" w:hAnsi="inherit" w:cs="Open Sans"/>
          <w:color w:val="1F1F1F"/>
          <w:kern w:val="0"/>
          <w:szCs w:val="24"/>
        </w:rPr>
        <w:t>【焦點時報</w:t>
      </w:r>
      <w:r w:rsidRPr="006B328E">
        <w:rPr>
          <w:rFonts w:ascii="inherit" w:eastAsia="新細明體" w:hAnsi="inherit" w:cs="Open Sans"/>
          <w:color w:val="1F1F1F"/>
          <w:kern w:val="0"/>
          <w:szCs w:val="24"/>
        </w:rPr>
        <w:t>/</w:t>
      </w:r>
      <w:r w:rsidRPr="006B328E">
        <w:rPr>
          <w:rFonts w:ascii="inherit" w:eastAsia="新細明體" w:hAnsi="inherit" w:cs="Open Sans"/>
          <w:color w:val="1F1F1F"/>
          <w:kern w:val="0"/>
          <w:szCs w:val="24"/>
        </w:rPr>
        <w:t>記者張淑慧</w:t>
      </w:r>
      <w:r w:rsidRPr="006B328E">
        <w:rPr>
          <w:rFonts w:ascii="inherit" w:eastAsia="新細明體" w:hAnsi="inherit" w:cs="Open Sans"/>
          <w:color w:val="1F1F1F"/>
          <w:kern w:val="0"/>
          <w:szCs w:val="24"/>
        </w:rPr>
        <w:t xml:space="preserve"> </w:t>
      </w:r>
      <w:r w:rsidRPr="006B328E">
        <w:rPr>
          <w:rFonts w:ascii="inherit" w:eastAsia="新細明體" w:hAnsi="inherit" w:cs="Open Sans"/>
          <w:color w:val="1F1F1F"/>
          <w:kern w:val="0"/>
          <w:szCs w:val="24"/>
        </w:rPr>
        <w:t>報導】輔英科技大學跨校研發成果表現亮眼，在國內外競賽中屢獲佳績。該校健康事業管理系、環境工程與科學系與鳳山商工攜手合作，透過跨校團隊腦力激盪，成功研發兩項創新產品。兩校團隊首先開發出專為醫學創意教學設計的「護理益智</w:t>
      </w:r>
      <w:proofErr w:type="gramStart"/>
      <w:r w:rsidRPr="006B328E">
        <w:rPr>
          <w:rFonts w:ascii="inherit" w:eastAsia="新細明體" w:hAnsi="inherit" w:cs="Open Sans"/>
          <w:color w:val="1F1F1F"/>
          <w:kern w:val="0"/>
          <w:szCs w:val="24"/>
        </w:rPr>
        <w:t>卡牌桌遊</w:t>
      </w:r>
      <w:proofErr w:type="gramEnd"/>
      <w:r w:rsidRPr="006B328E">
        <w:rPr>
          <w:rFonts w:ascii="inherit" w:eastAsia="新細明體" w:hAnsi="inherit" w:cs="Open Sans"/>
          <w:color w:val="1F1F1F"/>
          <w:kern w:val="0"/>
          <w:szCs w:val="24"/>
        </w:rPr>
        <w:t>」，透過遊戲化學習方式，讓護理知識更生動有趣。另一項研發成果為「</w:t>
      </w:r>
      <w:proofErr w:type="spellStart"/>
      <w:r w:rsidRPr="006B328E">
        <w:rPr>
          <w:rFonts w:ascii="inherit" w:eastAsia="新細明體" w:hAnsi="inherit" w:cs="Open Sans"/>
          <w:color w:val="1F1F1F"/>
          <w:kern w:val="0"/>
          <w:szCs w:val="24"/>
        </w:rPr>
        <w:t>EcoBreath</w:t>
      </w:r>
      <w:proofErr w:type="spellEnd"/>
      <w:r w:rsidRPr="006B328E">
        <w:rPr>
          <w:rFonts w:ascii="inherit" w:eastAsia="新細明體" w:hAnsi="inherit" w:cs="Open Sans"/>
          <w:color w:val="1F1F1F"/>
          <w:kern w:val="0"/>
          <w:szCs w:val="24"/>
        </w:rPr>
        <w:t xml:space="preserve"> </w:t>
      </w:r>
      <w:r w:rsidRPr="006B328E">
        <w:rPr>
          <w:rFonts w:ascii="inherit" w:eastAsia="新細明體" w:hAnsi="inherit" w:cs="Open Sans"/>
          <w:color w:val="1F1F1F"/>
          <w:kern w:val="0"/>
          <w:szCs w:val="24"/>
        </w:rPr>
        <w:t>智慧節能</w:t>
      </w:r>
      <w:r w:rsidRPr="006B328E">
        <w:rPr>
          <w:rFonts w:ascii="inherit" w:eastAsia="新細明體" w:hAnsi="inherit" w:cs="Open Sans"/>
          <w:color w:val="1F1F1F"/>
          <w:kern w:val="0"/>
          <w:szCs w:val="24"/>
        </w:rPr>
        <w:t>CO₂</w:t>
      </w:r>
      <w:r w:rsidRPr="006B328E">
        <w:rPr>
          <w:rFonts w:ascii="inherit" w:eastAsia="新細明體" w:hAnsi="inherit" w:cs="Open Sans"/>
          <w:color w:val="1F1F1F"/>
          <w:kern w:val="0"/>
          <w:szCs w:val="24"/>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w:t>
      </w:r>
      <w:r w:rsidRPr="006B328E">
        <w:rPr>
          <w:rFonts w:ascii="inherit" w:eastAsia="新細明體" w:hAnsi="inherit" w:cs="Open Sans"/>
          <w:color w:val="1F1F1F"/>
          <w:kern w:val="0"/>
          <w:szCs w:val="24"/>
        </w:rPr>
        <w:t>STEAM</w:t>
      </w:r>
      <w:r w:rsidRPr="006B328E">
        <w:rPr>
          <w:rFonts w:ascii="inherit" w:eastAsia="新細明體" w:hAnsi="inherit" w:cs="Open Sans"/>
          <w:color w:val="1F1F1F"/>
          <w:kern w:val="0"/>
          <w:szCs w:val="24"/>
        </w:rPr>
        <w:t>教育發展協會企業獎。</w:t>
      </w:r>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color w:val="1F1F1F"/>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w:t>
      </w:r>
      <w:r w:rsidRPr="006B328E">
        <w:rPr>
          <w:rFonts w:ascii="inherit" w:eastAsia="新細明體" w:hAnsi="inherit" w:cs="Open Sans"/>
          <w:color w:val="1F1F1F"/>
          <w:kern w:val="0"/>
          <w:szCs w:val="24"/>
        </w:rPr>
        <w:lastRenderedPageBreak/>
        <w:t>能持續打造更多跨校創新成果，培育具備創新和創業能力的專業人才。</w:t>
      </w:r>
      <w:r w:rsidRPr="006B328E">
        <w:rPr>
          <w:rFonts w:ascii="inherit" w:eastAsia="新細明體" w:hAnsi="inherit" w:cs="Open Sans"/>
          <w:color w:val="1F1F1F"/>
          <w:kern w:val="0"/>
          <w:szCs w:val="24"/>
        </w:rPr>
        <w:br/>
      </w:r>
      <w:r w:rsidRPr="006B328E">
        <w:rPr>
          <w:rFonts w:ascii="inherit" w:eastAsia="新細明體" w:hAnsi="inherit" w:cs="Open Sans" w:hint="eastAsia"/>
          <w:noProof/>
          <w:color w:val="1F1F1F"/>
          <w:kern w:val="0"/>
          <w:szCs w:val="24"/>
        </w:rPr>
        <w:drawing>
          <wp:inline distT="0" distB="0" distL="0" distR="0">
            <wp:extent cx="7620000" cy="5715000"/>
            <wp:effectExtent l="0" t="0" r="0" b="0"/>
            <wp:docPr id="2" name="圖片 2"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9-1-800x6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6B328E">
        <w:rPr>
          <w:rFonts w:ascii="inherit" w:eastAsia="新細明體" w:hAnsi="inherit" w:cs="Open Sans"/>
          <w:color w:val="1F1F1F"/>
          <w:kern w:val="0"/>
          <w:szCs w:val="24"/>
        </w:rPr>
        <w:t>圖</w:t>
      </w:r>
      <w:r w:rsidRPr="006B328E">
        <w:rPr>
          <w:rFonts w:ascii="inherit" w:eastAsia="新細明體" w:hAnsi="inherit" w:cs="Open Sans"/>
          <w:color w:val="1F1F1F"/>
          <w:kern w:val="0"/>
          <w:szCs w:val="24"/>
        </w:rPr>
        <w:t>/</w:t>
      </w:r>
      <w:r w:rsidRPr="006B328E">
        <w:rPr>
          <w:rFonts w:ascii="inherit" w:eastAsia="新細明體" w:hAnsi="inherit" w:cs="Open Sans"/>
          <w:color w:val="1F1F1F"/>
          <w:kern w:val="0"/>
          <w:szCs w:val="24"/>
        </w:rPr>
        <w:t>「經濟景氣指標教學</w:t>
      </w:r>
      <w:proofErr w:type="gramStart"/>
      <w:r w:rsidRPr="006B328E">
        <w:rPr>
          <w:rFonts w:ascii="inherit" w:eastAsia="新細明體" w:hAnsi="inherit" w:cs="Open Sans"/>
          <w:color w:val="1F1F1F"/>
          <w:kern w:val="0"/>
          <w:szCs w:val="24"/>
        </w:rPr>
        <w:t>桌遊卡牌</w:t>
      </w:r>
      <w:proofErr w:type="gramEnd"/>
      <w:r w:rsidRPr="006B328E">
        <w:rPr>
          <w:rFonts w:ascii="inherit" w:eastAsia="新細明體" w:hAnsi="inherit" w:cs="Open Sans"/>
          <w:color w:val="1F1F1F"/>
          <w:kern w:val="0"/>
          <w:szCs w:val="24"/>
        </w:rPr>
        <w:t>」於全國專題競賽中獲得高中組第三名。</w:t>
      </w:r>
      <w:r w:rsidRPr="006B328E">
        <w:rPr>
          <w:rFonts w:ascii="inherit" w:eastAsia="新細明體" w:hAnsi="inherit" w:cs="Open Sans"/>
          <w:color w:val="1F1F1F"/>
          <w:kern w:val="0"/>
          <w:szCs w:val="24"/>
        </w:rPr>
        <w:br/>
      </w:r>
      <w:r w:rsidRPr="006B328E">
        <w:rPr>
          <w:rFonts w:ascii="inherit" w:eastAsia="新細明體" w:hAnsi="inherit" w:cs="Open Sans"/>
          <w:color w:val="1F1F1F"/>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6B328E" w:rsidRPr="006B328E" w:rsidRDefault="006B328E" w:rsidP="006B328E">
      <w:pPr>
        <w:widowControl/>
        <w:spacing w:before="150" w:after="150"/>
        <w:jc w:val="center"/>
        <w:textAlignment w:val="baseline"/>
        <w:rPr>
          <w:ins w:id="0" w:author="Unknown"/>
          <w:rFonts w:ascii="inherit" w:eastAsia="新細明體" w:hAnsi="inherit" w:cs="Open Sans"/>
          <w:color w:val="1F1F1F"/>
          <w:kern w:val="0"/>
          <w:szCs w:val="24"/>
          <w:bdr w:val="none" w:sz="0" w:space="0" w:color="auto" w:frame="1"/>
        </w:rPr>
      </w:pPr>
      <w:ins w:id="1" w:author="Unknown">
        <w:r w:rsidRPr="006B328E">
          <w:rPr>
            <w:rFonts w:ascii="inherit" w:eastAsia="新細明體" w:hAnsi="inherit" w:cs="Open Sans"/>
            <w:color w:val="1F1F1F"/>
            <w:kern w:val="0"/>
            <w:szCs w:val="24"/>
            <w:bdr w:val="none" w:sz="0" w:space="0" w:color="auto" w:frame="1"/>
          </w:rPr>
          <w:t>深入瞭解</w:t>
        </w:r>
      </w:ins>
    </w:p>
    <w:p w:rsidR="006B328E" w:rsidRPr="006B328E" w:rsidRDefault="006B328E" w:rsidP="006B328E">
      <w:pPr>
        <w:widowControl/>
        <w:spacing w:before="150" w:after="150"/>
        <w:jc w:val="center"/>
        <w:textAlignment w:val="baseline"/>
        <w:rPr>
          <w:ins w:id="2" w:author="Unknown"/>
          <w:rFonts w:ascii="inherit" w:eastAsia="新細明體" w:hAnsi="inherit" w:cs="Open Sans"/>
          <w:color w:val="1F1F1F"/>
          <w:kern w:val="0"/>
          <w:szCs w:val="24"/>
          <w:bdr w:val="none" w:sz="0" w:space="0" w:color="auto" w:frame="1"/>
        </w:rPr>
      </w:pPr>
      <w:proofErr w:type="gramStart"/>
      <w:ins w:id="3" w:author="Unknown">
        <w:r w:rsidRPr="006B328E">
          <w:rPr>
            <w:rFonts w:ascii="inherit" w:eastAsia="新細明體" w:hAnsi="inherit" w:cs="Open Sans"/>
            <w:color w:val="1F1F1F"/>
            <w:kern w:val="0"/>
            <w:szCs w:val="24"/>
            <w:bdr w:val="none" w:sz="0" w:space="0" w:color="auto" w:frame="1"/>
          </w:rPr>
          <w:t>油飯節活動</w:t>
        </w:r>
        <w:proofErr w:type="gramEnd"/>
      </w:ins>
    </w:p>
    <w:p w:rsidR="006B328E" w:rsidRPr="006B328E" w:rsidRDefault="006B328E" w:rsidP="006B328E">
      <w:pPr>
        <w:widowControl/>
        <w:spacing w:before="150" w:after="150"/>
        <w:jc w:val="center"/>
        <w:textAlignment w:val="baseline"/>
        <w:rPr>
          <w:ins w:id="4" w:author="Unknown"/>
          <w:rFonts w:ascii="inherit" w:eastAsia="新細明體" w:hAnsi="inherit" w:cs="Open Sans"/>
          <w:color w:val="1F1F1F"/>
          <w:kern w:val="0"/>
          <w:szCs w:val="24"/>
          <w:bdr w:val="none" w:sz="0" w:space="0" w:color="auto" w:frame="1"/>
        </w:rPr>
      </w:pPr>
      <w:ins w:id="5" w:author="Unknown">
        <w:r w:rsidRPr="006B328E">
          <w:rPr>
            <w:rFonts w:ascii="inherit" w:eastAsia="新細明體" w:hAnsi="inherit" w:cs="Open Sans"/>
            <w:color w:val="1F1F1F"/>
            <w:kern w:val="0"/>
            <w:szCs w:val="24"/>
            <w:bdr w:val="none" w:sz="0" w:space="0" w:color="auto" w:frame="1"/>
          </w:rPr>
          <w:t>體育賽事轉播</w:t>
        </w:r>
      </w:ins>
    </w:p>
    <w:p w:rsidR="006B328E" w:rsidRPr="006B328E" w:rsidRDefault="006B328E" w:rsidP="006B328E">
      <w:pPr>
        <w:widowControl/>
        <w:spacing w:before="150" w:after="150"/>
        <w:jc w:val="center"/>
        <w:textAlignment w:val="baseline"/>
        <w:rPr>
          <w:ins w:id="6" w:author="Unknown"/>
          <w:rFonts w:ascii="inherit" w:eastAsia="新細明體" w:hAnsi="inherit" w:cs="Open Sans"/>
          <w:color w:val="1F1F1F"/>
          <w:kern w:val="0"/>
          <w:szCs w:val="24"/>
          <w:bdr w:val="none" w:sz="0" w:space="0" w:color="auto" w:frame="1"/>
        </w:rPr>
      </w:pPr>
      <w:ins w:id="7" w:author="Unknown">
        <w:r w:rsidRPr="006B328E">
          <w:rPr>
            <w:rFonts w:ascii="inherit" w:eastAsia="新細明體" w:hAnsi="inherit" w:cs="Open Sans"/>
            <w:color w:val="1F1F1F"/>
            <w:kern w:val="0"/>
            <w:szCs w:val="24"/>
            <w:bdr w:val="none" w:sz="0" w:space="0" w:color="auto" w:frame="1"/>
          </w:rPr>
          <w:t>新聞訂閱</w:t>
        </w:r>
      </w:ins>
    </w:p>
    <w:p w:rsidR="006B328E" w:rsidRPr="006B328E" w:rsidRDefault="006B328E" w:rsidP="006B328E">
      <w:pPr>
        <w:widowControl/>
        <w:spacing w:before="150" w:after="150"/>
        <w:jc w:val="center"/>
        <w:textAlignment w:val="baseline"/>
        <w:rPr>
          <w:ins w:id="8" w:author="Unknown"/>
          <w:rFonts w:ascii="inherit" w:eastAsia="新細明體" w:hAnsi="inherit" w:cs="Open Sans"/>
          <w:color w:val="1F1F1F"/>
          <w:kern w:val="0"/>
          <w:szCs w:val="24"/>
          <w:bdr w:val="none" w:sz="0" w:space="0" w:color="auto" w:frame="1"/>
        </w:rPr>
      </w:pPr>
      <w:ins w:id="9" w:author="Unknown">
        <w:r w:rsidRPr="006B328E">
          <w:rPr>
            <w:rFonts w:ascii="inherit" w:eastAsia="新細明體" w:hAnsi="inherit" w:cs="Open Sans"/>
            <w:color w:val="1F1F1F"/>
            <w:kern w:val="0"/>
            <w:szCs w:val="24"/>
            <w:bdr w:val="none" w:sz="0" w:space="0" w:color="auto" w:frame="1"/>
          </w:rPr>
          <w:t>政治新聞</w:t>
        </w:r>
      </w:ins>
    </w:p>
    <w:p w:rsidR="006B328E" w:rsidRPr="006B328E" w:rsidRDefault="006B328E" w:rsidP="006B328E">
      <w:pPr>
        <w:widowControl/>
        <w:spacing w:before="150" w:after="150"/>
        <w:jc w:val="center"/>
        <w:textAlignment w:val="baseline"/>
        <w:rPr>
          <w:ins w:id="10" w:author="Unknown"/>
          <w:rFonts w:ascii="inherit" w:eastAsia="新細明體" w:hAnsi="inherit" w:cs="Open Sans"/>
          <w:color w:val="1F1F1F"/>
          <w:kern w:val="0"/>
          <w:szCs w:val="24"/>
          <w:bdr w:val="none" w:sz="0" w:space="0" w:color="auto" w:frame="1"/>
        </w:rPr>
      </w:pPr>
      <w:ins w:id="11" w:author="Unknown">
        <w:r w:rsidRPr="006B328E">
          <w:rPr>
            <w:rFonts w:ascii="inherit" w:eastAsia="新細明體" w:hAnsi="inherit" w:cs="Open Sans"/>
            <w:color w:val="1F1F1F"/>
            <w:kern w:val="0"/>
            <w:szCs w:val="24"/>
            <w:bdr w:val="none" w:sz="0" w:space="0" w:color="auto" w:frame="1"/>
          </w:rPr>
          <w:t>財經投資課程</w:t>
        </w:r>
      </w:ins>
    </w:p>
    <w:p w:rsidR="006B328E" w:rsidRPr="006B328E" w:rsidRDefault="006B328E" w:rsidP="006B328E">
      <w:pPr>
        <w:widowControl/>
        <w:spacing w:before="150" w:after="150"/>
        <w:jc w:val="center"/>
        <w:textAlignment w:val="baseline"/>
        <w:rPr>
          <w:ins w:id="12" w:author="Unknown"/>
          <w:rFonts w:ascii="inherit" w:eastAsia="新細明體" w:hAnsi="inherit" w:cs="Open Sans"/>
          <w:color w:val="1F1F1F"/>
          <w:kern w:val="0"/>
          <w:szCs w:val="24"/>
          <w:bdr w:val="none" w:sz="0" w:space="0" w:color="auto" w:frame="1"/>
        </w:rPr>
      </w:pPr>
      <w:ins w:id="13" w:author="Unknown">
        <w:r w:rsidRPr="006B328E">
          <w:rPr>
            <w:rFonts w:ascii="inherit" w:eastAsia="新細明體" w:hAnsi="inherit" w:cs="Open Sans"/>
            <w:color w:val="1F1F1F"/>
            <w:kern w:val="0"/>
            <w:szCs w:val="24"/>
            <w:bdr w:val="none" w:sz="0" w:space="0" w:color="auto" w:frame="1"/>
          </w:rPr>
          <w:lastRenderedPageBreak/>
          <w:t>旅遊資訊</w:t>
        </w:r>
      </w:ins>
    </w:p>
    <w:p w:rsidR="006B328E" w:rsidRPr="006B328E" w:rsidRDefault="006B328E" w:rsidP="006B328E">
      <w:pPr>
        <w:widowControl/>
        <w:spacing w:before="150" w:after="150"/>
        <w:jc w:val="center"/>
        <w:textAlignment w:val="baseline"/>
        <w:rPr>
          <w:ins w:id="14" w:author="Unknown"/>
          <w:rFonts w:ascii="inherit" w:eastAsia="新細明體" w:hAnsi="inherit" w:cs="Open Sans"/>
          <w:color w:val="1F1F1F"/>
          <w:kern w:val="0"/>
          <w:szCs w:val="24"/>
          <w:bdr w:val="none" w:sz="0" w:space="0" w:color="auto" w:frame="1"/>
        </w:rPr>
      </w:pPr>
      <w:ins w:id="15" w:author="Unknown">
        <w:r w:rsidRPr="006B328E">
          <w:rPr>
            <w:rFonts w:ascii="inherit" w:eastAsia="新細明體" w:hAnsi="inherit" w:cs="Open Sans"/>
            <w:color w:val="1F1F1F"/>
            <w:kern w:val="0"/>
            <w:szCs w:val="24"/>
            <w:bdr w:val="none" w:sz="0" w:space="0" w:color="auto" w:frame="1"/>
          </w:rPr>
          <w:t>城市導</w:t>
        </w:r>
        <w:proofErr w:type="gramStart"/>
        <w:r w:rsidRPr="006B328E">
          <w:rPr>
            <w:rFonts w:ascii="inherit" w:eastAsia="新細明體" w:hAnsi="inherit" w:cs="Open Sans"/>
            <w:color w:val="1F1F1F"/>
            <w:kern w:val="0"/>
            <w:szCs w:val="24"/>
            <w:bdr w:val="none" w:sz="0" w:space="0" w:color="auto" w:frame="1"/>
          </w:rPr>
          <w:t>覽</w:t>
        </w:r>
        <w:proofErr w:type="gramEnd"/>
        <w:r w:rsidRPr="006B328E">
          <w:rPr>
            <w:rFonts w:ascii="inherit" w:eastAsia="新細明體" w:hAnsi="inherit" w:cs="Open Sans"/>
            <w:color w:val="1F1F1F"/>
            <w:kern w:val="0"/>
            <w:szCs w:val="24"/>
            <w:bdr w:val="none" w:sz="0" w:space="0" w:color="auto" w:frame="1"/>
          </w:rPr>
          <w:t>服務</w:t>
        </w:r>
      </w:ins>
    </w:p>
    <w:p w:rsidR="006B328E" w:rsidRPr="006B328E" w:rsidRDefault="006B328E" w:rsidP="006B328E">
      <w:pPr>
        <w:widowControl/>
        <w:spacing w:before="150" w:after="150"/>
        <w:jc w:val="center"/>
        <w:textAlignment w:val="baseline"/>
        <w:rPr>
          <w:ins w:id="16" w:author="Unknown"/>
          <w:rFonts w:ascii="inherit" w:eastAsia="新細明體" w:hAnsi="inherit" w:cs="Open Sans"/>
          <w:color w:val="1F1F1F"/>
          <w:kern w:val="0"/>
          <w:szCs w:val="24"/>
          <w:bdr w:val="none" w:sz="0" w:space="0" w:color="auto" w:frame="1"/>
        </w:rPr>
      </w:pPr>
      <w:ins w:id="17" w:author="Unknown">
        <w:r w:rsidRPr="006B328E">
          <w:rPr>
            <w:rFonts w:ascii="inherit" w:eastAsia="新細明體" w:hAnsi="inherit" w:cs="Open Sans"/>
            <w:color w:val="1F1F1F"/>
            <w:kern w:val="0"/>
            <w:szCs w:val="24"/>
            <w:bdr w:val="none" w:sz="0" w:space="0" w:color="auto" w:frame="1"/>
          </w:rPr>
          <w:t>娛樂票</w:t>
        </w:r>
        <w:proofErr w:type="gramStart"/>
        <w:r w:rsidRPr="006B328E">
          <w:rPr>
            <w:rFonts w:ascii="inherit" w:eastAsia="新細明體" w:hAnsi="inherit" w:cs="Open Sans"/>
            <w:color w:val="1F1F1F"/>
            <w:kern w:val="0"/>
            <w:szCs w:val="24"/>
            <w:bdr w:val="none" w:sz="0" w:space="0" w:color="auto" w:frame="1"/>
          </w:rPr>
          <w:t>券</w:t>
        </w:r>
        <w:proofErr w:type="gramEnd"/>
      </w:ins>
    </w:p>
    <w:p w:rsidR="006B328E" w:rsidRPr="006B328E" w:rsidRDefault="006B328E" w:rsidP="006B328E">
      <w:pPr>
        <w:widowControl/>
        <w:spacing w:before="150" w:after="150"/>
        <w:jc w:val="center"/>
        <w:textAlignment w:val="baseline"/>
        <w:rPr>
          <w:ins w:id="18" w:author="Unknown"/>
          <w:rFonts w:ascii="inherit" w:eastAsia="新細明體" w:hAnsi="inherit" w:cs="Open Sans"/>
          <w:color w:val="1F1F1F"/>
          <w:kern w:val="0"/>
          <w:szCs w:val="24"/>
          <w:bdr w:val="none" w:sz="0" w:space="0" w:color="auto" w:frame="1"/>
        </w:rPr>
      </w:pPr>
      <w:ins w:id="19" w:author="Unknown">
        <w:r w:rsidRPr="006B328E">
          <w:rPr>
            <w:rFonts w:ascii="inherit" w:eastAsia="新細明體" w:hAnsi="inherit" w:cs="Open Sans"/>
            <w:color w:val="1F1F1F"/>
            <w:kern w:val="0"/>
            <w:szCs w:val="24"/>
            <w:bdr w:val="none" w:sz="0" w:space="0" w:color="auto" w:frame="1"/>
          </w:rPr>
          <w:t>統一發票兌獎</w:t>
        </w:r>
      </w:ins>
    </w:p>
    <w:p w:rsidR="006B328E" w:rsidRPr="006B328E" w:rsidRDefault="006B328E" w:rsidP="006B328E">
      <w:pPr>
        <w:widowControl/>
        <w:spacing w:before="150" w:after="150"/>
        <w:jc w:val="center"/>
        <w:textAlignment w:val="baseline"/>
        <w:rPr>
          <w:ins w:id="20" w:author="Unknown"/>
          <w:rFonts w:ascii="inherit" w:eastAsia="新細明體" w:hAnsi="inherit" w:cs="Open Sans"/>
          <w:color w:val="1F1F1F"/>
          <w:kern w:val="0"/>
          <w:szCs w:val="24"/>
          <w:bdr w:val="none" w:sz="0" w:space="0" w:color="auto" w:frame="1"/>
        </w:rPr>
      </w:pPr>
      <w:ins w:id="21" w:author="Unknown">
        <w:r w:rsidRPr="006B328E">
          <w:rPr>
            <w:rFonts w:ascii="inherit" w:eastAsia="新細明體" w:hAnsi="inherit" w:cs="Open Sans"/>
            <w:color w:val="1F1F1F"/>
            <w:kern w:val="0"/>
            <w:szCs w:val="24"/>
            <w:bdr w:val="none" w:sz="0" w:space="0" w:color="auto" w:frame="1"/>
          </w:rPr>
          <w:t>即時新聞</w:t>
        </w:r>
      </w:ins>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color w:val="1F1F1F"/>
          <w:kern w:val="0"/>
          <w:szCs w:val="24"/>
        </w:rPr>
        <w:t>「護理益智</w:t>
      </w:r>
      <w:proofErr w:type="gramStart"/>
      <w:r w:rsidRPr="006B328E">
        <w:rPr>
          <w:rFonts w:ascii="inherit" w:eastAsia="新細明體" w:hAnsi="inherit" w:cs="Open Sans"/>
          <w:color w:val="1F1F1F"/>
          <w:kern w:val="0"/>
          <w:szCs w:val="24"/>
        </w:rPr>
        <w:t>卡牌桌遊</w:t>
      </w:r>
      <w:proofErr w:type="gramEnd"/>
      <w:r w:rsidRPr="006B328E">
        <w:rPr>
          <w:rFonts w:ascii="inherit" w:eastAsia="新細明體" w:hAnsi="inherit" w:cs="Open Sans"/>
          <w:color w:val="1F1F1F"/>
          <w:kern w:val="0"/>
          <w:szCs w:val="24"/>
        </w:rPr>
        <w:t>」是由輔英健康事業管理系林政翰主任指導黃暄雯（林園高中畢）、陳</w:t>
      </w:r>
      <w:proofErr w:type="gramStart"/>
      <w:r w:rsidRPr="006B328E">
        <w:rPr>
          <w:rFonts w:ascii="inherit" w:eastAsia="新細明體" w:hAnsi="inherit" w:cs="Open Sans"/>
          <w:color w:val="1F1F1F"/>
          <w:kern w:val="0"/>
          <w:szCs w:val="24"/>
        </w:rPr>
        <w:t>姵</w:t>
      </w:r>
      <w:proofErr w:type="gramEnd"/>
      <w:r w:rsidRPr="006B328E">
        <w:rPr>
          <w:rFonts w:ascii="inherit" w:eastAsia="新細明體" w:hAnsi="inherit" w:cs="Open Sans"/>
          <w:color w:val="1F1F1F"/>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6B328E">
        <w:rPr>
          <w:rFonts w:ascii="inherit" w:eastAsia="新細明體" w:hAnsi="inherit" w:cs="Open Sans"/>
          <w:color w:val="1F1F1F"/>
          <w:kern w:val="0"/>
          <w:szCs w:val="24"/>
        </w:rPr>
        <w:t>給逸香</w:t>
      </w:r>
      <w:proofErr w:type="gramEnd"/>
      <w:r w:rsidRPr="006B328E">
        <w:rPr>
          <w:rFonts w:ascii="inherit" w:eastAsia="新細明體" w:hAnsi="inherit" w:cs="Open Sans"/>
          <w:color w:val="1F1F1F"/>
          <w:kern w:val="0"/>
          <w:szCs w:val="24"/>
        </w:rPr>
        <w:t>書坊推廣銷售。</w:t>
      </w:r>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color w:val="1F1F1F"/>
          <w:kern w:val="0"/>
          <w:szCs w:val="24"/>
        </w:rPr>
        <w:t>林政翰表示，「護理益智</w:t>
      </w:r>
      <w:proofErr w:type="gramStart"/>
      <w:r w:rsidRPr="006B328E">
        <w:rPr>
          <w:rFonts w:ascii="inherit" w:eastAsia="新細明體" w:hAnsi="inherit" w:cs="Open Sans"/>
          <w:color w:val="1F1F1F"/>
          <w:kern w:val="0"/>
          <w:szCs w:val="24"/>
        </w:rPr>
        <w:t>卡牌桌遊</w:t>
      </w:r>
      <w:proofErr w:type="gramEnd"/>
      <w:r w:rsidRPr="006B328E">
        <w:rPr>
          <w:rFonts w:ascii="inherit" w:eastAsia="新細明體" w:hAnsi="inherit" w:cs="Open Sans"/>
          <w:color w:val="1F1F1F"/>
          <w:kern w:val="0"/>
          <w:szCs w:val="24"/>
        </w:rPr>
        <w:t>」旨在提供生理醫療解剖課程的創新教材</w:t>
      </w:r>
      <w:proofErr w:type="gramStart"/>
      <w:r w:rsidRPr="006B328E">
        <w:rPr>
          <w:rFonts w:ascii="inherit" w:eastAsia="新細明體" w:hAnsi="inherit" w:cs="Open Sans"/>
          <w:color w:val="1F1F1F"/>
          <w:kern w:val="0"/>
          <w:szCs w:val="24"/>
        </w:rPr>
        <w:t>卡牌桌遊</w:t>
      </w:r>
      <w:proofErr w:type="gramEnd"/>
      <w:r w:rsidRPr="006B328E">
        <w:rPr>
          <w:rFonts w:ascii="inherit" w:eastAsia="新細明體" w:hAnsi="inherit" w:cs="Open Sans"/>
          <w:color w:val="1F1F1F"/>
          <w:kern w:val="0"/>
          <w:szCs w:val="24"/>
        </w:rPr>
        <w:t>為核心，透過圖像記憶、情境題組與護理知識設計，讓學生在課堂的學習提升專注力與記憶力。</w:t>
      </w:r>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color w:val="1F1F1F"/>
          <w:kern w:val="0"/>
          <w:szCs w:val="24"/>
        </w:rPr>
        <w:t>林政翰透露，鳳山商工學生</w:t>
      </w:r>
      <w:proofErr w:type="gramStart"/>
      <w:r w:rsidRPr="006B328E">
        <w:rPr>
          <w:rFonts w:ascii="inherit" w:eastAsia="新細明體" w:hAnsi="inherit" w:cs="Open Sans"/>
          <w:color w:val="1F1F1F"/>
          <w:kern w:val="0"/>
          <w:szCs w:val="24"/>
        </w:rPr>
        <w:t>在桌遊開發</w:t>
      </w:r>
      <w:proofErr w:type="gramEnd"/>
      <w:r w:rsidRPr="006B328E">
        <w:rPr>
          <w:rFonts w:ascii="inherit" w:eastAsia="新細明體" w:hAnsi="inherit" w:cs="Open Sans"/>
          <w:color w:val="1F1F1F"/>
          <w:kern w:val="0"/>
          <w:szCs w:val="24"/>
        </w:rPr>
        <w:t>經驗中激發靈感，還自行延伸研發出「經濟景氣指標教學</w:t>
      </w:r>
      <w:proofErr w:type="gramStart"/>
      <w:r w:rsidRPr="006B328E">
        <w:rPr>
          <w:rFonts w:ascii="inherit" w:eastAsia="新細明體" w:hAnsi="inherit" w:cs="Open Sans"/>
          <w:color w:val="1F1F1F"/>
          <w:kern w:val="0"/>
          <w:szCs w:val="24"/>
        </w:rPr>
        <w:t>桌遊卡牌</w:t>
      </w:r>
      <w:proofErr w:type="gramEnd"/>
      <w:r w:rsidRPr="006B328E">
        <w:rPr>
          <w:rFonts w:ascii="inherit" w:eastAsia="新細明體" w:hAnsi="inherit" w:cs="Open Sans"/>
          <w:color w:val="1F1F1F"/>
          <w:kern w:val="0"/>
          <w:szCs w:val="24"/>
        </w:rPr>
        <w:t>」，成功取得新型專利，並在全國專題競賽中獲得高中組第三名，預計明年將參加國際發明展，為國爭光。</w:t>
      </w:r>
      <w:r w:rsidRPr="006B328E">
        <w:rPr>
          <w:rFonts w:ascii="inherit" w:eastAsia="新細明體" w:hAnsi="inherit" w:cs="Open Sans"/>
          <w:color w:val="1F1F1F"/>
          <w:kern w:val="0"/>
          <w:szCs w:val="24"/>
        </w:rPr>
        <w:br/>
      </w:r>
      <w:r w:rsidRPr="006B328E">
        <w:rPr>
          <w:rFonts w:ascii="inherit" w:eastAsia="新細明體" w:hAnsi="inherit" w:cs="Open Sans"/>
          <w:color w:val="1F1F1F"/>
          <w:kern w:val="0"/>
          <w:szCs w:val="24"/>
        </w:rPr>
        <w:t>環境與生命學院林清和院長表示，環工系與鳳山商工製圖科共同研發的「</w:t>
      </w:r>
      <w:proofErr w:type="spellStart"/>
      <w:r w:rsidRPr="006B328E">
        <w:rPr>
          <w:rFonts w:ascii="inherit" w:eastAsia="新細明體" w:hAnsi="inherit" w:cs="Open Sans"/>
          <w:color w:val="1F1F1F"/>
          <w:kern w:val="0"/>
          <w:szCs w:val="24"/>
        </w:rPr>
        <w:t>EcoBreath</w:t>
      </w:r>
      <w:proofErr w:type="spellEnd"/>
      <w:r w:rsidRPr="006B328E">
        <w:rPr>
          <w:rFonts w:ascii="inherit" w:eastAsia="新細明體" w:hAnsi="inherit" w:cs="Open Sans"/>
          <w:color w:val="1F1F1F"/>
          <w:kern w:val="0"/>
          <w:szCs w:val="24"/>
        </w:rPr>
        <w:t>智慧節能</w:t>
      </w:r>
      <w:r w:rsidRPr="006B328E">
        <w:rPr>
          <w:rFonts w:ascii="inherit" w:eastAsia="新細明體" w:hAnsi="inherit" w:cs="Open Sans"/>
          <w:color w:val="1F1F1F"/>
          <w:kern w:val="0"/>
          <w:szCs w:val="24"/>
        </w:rPr>
        <w:t>CO₂</w:t>
      </w:r>
      <w:r w:rsidRPr="006B328E">
        <w:rPr>
          <w:rFonts w:ascii="inherit" w:eastAsia="新細明體" w:hAnsi="inherit" w:cs="Open Sans"/>
          <w:color w:val="1F1F1F"/>
          <w:kern w:val="0"/>
          <w:szCs w:val="24"/>
        </w:rPr>
        <w:t>清淨機」，參加南臺科大舉辦的第七屆技職校院大手牽小手智慧創意競賽表現亮眼，拿下全國亞軍及中華倍創</w:t>
      </w:r>
      <w:r w:rsidRPr="006B328E">
        <w:rPr>
          <w:rFonts w:ascii="inherit" w:eastAsia="新細明體" w:hAnsi="inherit" w:cs="Open Sans"/>
          <w:color w:val="1F1F1F"/>
          <w:kern w:val="0"/>
          <w:szCs w:val="24"/>
        </w:rPr>
        <w:t>STEAM</w:t>
      </w:r>
      <w:r w:rsidRPr="006B328E">
        <w:rPr>
          <w:rFonts w:ascii="inherit" w:eastAsia="新細明體" w:hAnsi="inherit" w:cs="Open Sans"/>
          <w:color w:val="1F1F1F"/>
          <w:kern w:val="0"/>
          <w:szCs w:val="24"/>
        </w:rPr>
        <w:t>教育發展協會企業獎，獲頒二萬五千元獎金。</w:t>
      </w:r>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color w:val="1F1F1F"/>
          <w:kern w:val="0"/>
          <w:szCs w:val="24"/>
        </w:rPr>
        <w:t>「</w:t>
      </w:r>
      <w:proofErr w:type="spellStart"/>
      <w:r w:rsidRPr="006B328E">
        <w:rPr>
          <w:rFonts w:ascii="inherit" w:eastAsia="新細明體" w:hAnsi="inherit" w:cs="Open Sans"/>
          <w:color w:val="1F1F1F"/>
          <w:kern w:val="0"/>
          <w:szCs w:val="24"/>
        </w:rPr>
        <w:t>EcoBreath</w:t>
      </w:r>
      <w:proofErr w:type="spellEnd"/>
      <w:r w:rsidRPr="006B328E">
        <w:rPr>
          <w:rFonts w:ascii="inherit" w:eastAsia="新細明體" w:hAnsi="inherit" w:cs="Open Sans"/>
          <w:color w:val="1F1F1F"/>
          <w:kern w:val="0"/>
          <w:szCs w:val="24"/>
        </w:rPr>
        <w:t>智慧節能</w:t>
      </w:r>
      <w:r w:rsidRPr="006B328E">
        <w:rPr>
          <w:rFonts w:ascii="inherit" w:eastAsia="新細明體" w:hAnsi="inherit" w:cs="Open Sans"/>
          <w:color w:val="1F1F1F"/>
          <w:kern w:val="0"/>
          <w:szCs w:val="24"/>
        </w:rPr>
        <w:t>CO₂</w:t>
      </w:r>
      <w:r w:rsidRPr="006B328E">
        <w:rPr>
          <w:rFonts w:ascii="inherit" w:eastAsia="新細明體" w:hAnsi="inherit" w:cs="Open Sans"/>
          <w:color w:val="1F1F1F"/>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6B328E">
        <w:rPr>
          <w:rFonts w:ascii="inherit" w:eastAsia="新細明體" w:hAnsi="inherit" w:cs="Open Sans"/>
          <w:color w:val="1F1F1F"/>
          <w:kern w:val="0"/>
          <w:szCs w:val="24"/>
        </w:rPr>
        <w:t>ESP32</w:t>
      </w:r>
      <w:r w:rsidRPr="006B328E">
        <w:rPr>
          <w:rFonts w:ascii="inherit" w:eastAsia="新細明體" w:hAnsi="inherit" w:cs="Open Sans"/>
          <w:color w:val="1F1F1F"/>
          <w:kern w:val="0"/>
          <w:szCs w:val="24"/>
        </w:rPr>
        <w:t>感測器、樹莓派影像辨識與智慧控制，可依室內人數自動調整運轉速率、顯示螢幕呈現空氣品質與效能資訊，具備智慧監測、節能與教育應用價值，適用於教室、辦公室、醫療院所等多種場域。</w:t>
      </w:r>
    </w:p>
    <w:p w:rsidR="006B328E" w:rsidRPr="006B328E" w:rsidRDefault="006B328E" w:rsidP="006B328E">
      <w:pPr>
        <w:widowControl/>
        <w:shd w:val="clear" w:color="auto" w:fill="F2F2F2"/>
        <w:textAlignment w:val="baseline"/>
        <w:rPr>
          <w:rFonts w:ascii="inherit" w:eastAsia="新細明體" w:hAnsi="inherit" w:cs="Open Sans"/>
          <w:color w:val="1F1F1F"/>
          <w:kern w:val="0"/>
          <w:szCs w:val="24"/>
        </w:rPr>
      </w:pPr>
      <w:r w:rsidRPr="006B328E">
        <w:rPr>
          <w:rFonts w:ascii="inherit" w:eastAsia="新細明體" w:hAnsi="inherit" w:cs="Open Sans"/>
          <w:color w:val="1F1F1F"/>
          <w:kern w:val="0"/>
          <w:szCs w:val="24"/>
        </w:rPr>
        <w:t>鳳山商工吳歡哲主任表示，能與輔英科大合作，讓高中職學生提前接觸專業技術與創新思維，同時參與國內外競賽，大幅提升國際視野，是非常珍貴的學習歷程。</w:t>
      </w:r>
    </w:p>
    <w:p w:rsidR="00E334B6" w:rsidRPr="006B328E" w:rsidRDefault="00E334B6" w:rsidP="006B328E">
      <w:bookmarkStart w:id="22" w:name="_GoBack"/>
      <w:bookmarkEnd w:id="22"/>
    </w:p>
    <w:sectPr w:rsidR="00E334B6" w:rsidRPr="006B328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28E"/>
    <w:rsid w:val="006B328E"/>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0A9732-D6CD-44BC-914A-6E9BACAF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6B328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6B328E"/>
    <w:rPr>
      <w:rFonts w:ascii="新細明體" w:eastAsia="新細明體" w:hAnsi="新細明體" w:cs="新細明體"/>
      <w:b/>
      <w:bCs/>
      <w:kern w:val="36"/>
      <w:sz w:val="48"/>
      <w:szCs w:val="48"/>
    </w:rPr>
  </w:style>
  <w:style w:type="character" w:styleId="a3">
    <w:name w:val="Hyperlink"/>
    <w:basedOn w:val="a0"/>
    <w:uiPriority w:val="99"/>
    <w:semiHidden/>
    <w:unhideWhenUsed/>
    <w:rsid w:val="006B328E"/>
    <w:rPr>
      <w:color w:val="0000FF"/>
      <w:u w:val="single"/>
    </w:rPr>
  </w:style>
  <w:style w:type="character" w:customStyle="1" w:styleId="time">
    <w:name w:val="time"/>
    <w:basedOn w:val="a0"/>
    <w:rsid w:val="006B328E"/>
  </w:style>
  <w:style w:type="paragraph" w:styleId="Web">
    <w:name w:val="Normal (Web)"/>
    <w:basedOn w:val="a"/>
    <w:uiPriority w:val="99"/>
    <w:semiHidden/>
    <w:unhideWhenUsed/>
    <w:rsid w:val="006B328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5752">
      <w:bodyDiv w:val="1"/>
      <w:marLeft w:val="0"/>
      <w:marRight w:val="0"/>
      <w:marTop w:val="0"/>
      <w:marBottom w:val="0"/>
      <w:divBdr>
        <w:top w:val="none" w:sz="0" w:space="0" w:color="auto"/>
        <w:left w:val="none" w:sz="0" w:space="0" w:color="auto"/>
        <w:bottom w:val="none" w:sz="0" w:space="0" w:color="auto"/>
        <w:right w:val="none" w:sz="0" w:space="0" w:color="auto"/>
      </w:divBdr>
      <w:divsChild>
        <w:div w:id="615141079">
          <w:marLeft w:val="0"/>
          <w:marRight w:val="0"/>
          <w:marTop w:val="0"/>
          <w:marBottom w:val="0"/>
          <w:divBdr>
            <w:top w:val="none" w:sz="0" w:space="0" w:color="auto"/>
            <w:left w:val="none" w:sz="0" w:space="0" w:color="auto"/>
            <w:bottom w:val="none" w:sz="0" w:space="0" w:color="auto"/>
            <w:right w:val="none" w:sz="0" w:space="0" w:color="auto"/>
          </w:divBdr>
          <w:divsChild>
            <w:div w:id="1413819820">
              <w:marLeft w:val="0"/>
              <w:marRight w:val="0"/>
              <w:marTop w:val="0"/>
              <w:marBottom w:val="0"/>
              <w:divBdr>
                <w:top w:val="none" w:sz="0" w:space="0" w:color="auto"/>
                <w:left w:val="none" w:sz="0" w:space="0" w:color="auto"/>
                <w:bottom w:val="none" w:sz="0" w:space="0" w:color="auto"/>
                <w:right w:val="none" w:sz="0" w:space="0" w:color="auto"/>
              </w:divBdr>
              <w:divsChild>
                <w:div w:id="1005015895">
                  <w:marLeft w:val="0"/>
                  <w:marRight w:val="0"/>
                  <w:marTop w:val="0"/>
                  <w:marBottom w:val="120"/>
                  <w:divBdr>
                    <w:top w:val="none" w:sz="0" w:space="0" w:color="auto"/>
                    <w:left w:val="none" w:sz="0" w:space="0" w:color="auto"/>
                    <w:bottom w:val="none" w:sz="0" w:space="0" w:color="auto"/>
                    <w:right w:val="none" w:sz="0" w:space="0" w:color="auto"/>
                  </w:divBdr>
                  <w:divsChild>
                    <w:div w:id="1784766873">
                      <w:marLeft w:val="0"/>
                      <w:marRight w:val="0"/>
                      <w:marTop w:val="0"/>
                      <w:marBottom w:val="0"/>
                      <w:divBdr>
                        <w:top w:val="none" w:sz="0" w:space="0" w:color="auto"/>
                        <w:left w:val="none" w:sz="0" w:space="0" w:color="auto"/>
                        <w:bottom w:val="none" w:sz="0" w:space="0" w:color="auto"/>
                        <w:right w:val="none" w:sz="0" w:space="0" w:color="auto"/>
                      </w:divBdr>
                    </w:div>
                    <w:div w:id="1096553818">
                      <w:marLeft w:val="180"/>
                      <w:marRight w:val="0"/>
                      <w:marTop w:val="0"/>
                      <w:marBottom w:val="0"/>
                      <w:divBdr>
                        <w:top w:val="none" w:sz="0" w:space="0" w:color="auto"/>
                        <w:left w:val="none" w:sz="0" w:space="0" w:color="auto"/>
                        <w:bottom w:val="none" w:sz="0" w:space="0" w:color="auto"/>
                        <w:right w:val="none" w:sz="0" w:space="0" w:color="auto"/>
                      </w:divBdr>
                    </w:div>
                  </w:divsChild>
                </w:div>
                <w:div w:id="12257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5512">
          <w:marLeft w:val="0"/>
          <w:marRight w:val="0"/>
          <w:marTop w:val="0"/>
          <w:marBottom w:val="0"/>
          <w:divBdr>
            <w:top w:val="none" w:sz="0" w:space="0" w:color="auto"/>
            <w:left w:val="none" w:sz="0" w:space="0" w:color="auto"/>
            <w:bottom w:val="none" w:sz="0" w:space="0" w:color="auto"/>
            <w:right w:val="none" w:sz="0" w:space="0" w:color="auto"/>
          </w:divBdr>
          <w:divsChild>
            <w:div w:id="1975064574">
              <w:marLeft w:val="0"/>
              <w:marRight w:val="0"/>
              <w:marTop w:val="0"/>
              <w:marBottom w:val="0"/>
              <w:divBdr>
                <w:top w:val="none" w:sz="0" w:space="0" w:color="auto"/>
                <w:left w:val="none" w:sz="0" w:space="0" w:color="auto"/>
                <w:bottom w:val="none" w:sz="0" w:space="0" w:color="auto"/>
                <w:right w:val="none" w:sz="0" w:space="0" w:color="auto"/>
              </w:divBdr>
              <w:divsChild>
                <w:div w:id="197360815">
                  <w:marLeft w:val="0"/>
                  <w:marRight w:val="0"/>
                  <w:marTop w:val="0"/>
                  <w:marBottom w:val="0"/>
                  <w:divBdr>
                    <w:top w:val="none" w:sz="0" w:space="0" w:color="auto"/>
                    <w:left w:val="none" w:sz="0" w:space="0" w:color="auto"/>
                    <w:bottom w:val="none" w:sz="0" w:space="0" w:color="auto"/>
                    <w:right w:val="none" w:sz="0" w:space="0" w:color="auto"/>
                  </w:divBdr>
                  <w:divsChild>
                    <w:div w:id="609779016">
                      <w:marLeft w:val="0"/>
                      <w:marRight w:val="0"/>
                      <w:marTop w:val="0"/>
                      <w:marBottom w:val="0"/>
                      <w:divBdr>
                        <w:top w:val="none" w:sz="0" w:space="0" w:color="auto"/>
                        <w:left w:val="none" w:sz="0" w:space="0" w:color="auto"/>
                        <w:bottom w:val="none" w:sz="0" w:space="0" w:color="auto"/>
                        <w:right w:val="none" w:sz="0" w:space="0" w:color="auto"/>
                      </w:divBdr>
                    </w:div>
                    <w:div w:id="1667633101">
                      <w:marLeft w:val="0"/>
                      <w:marRight w:val="0"/>
                      <w:marTop w:val="0"/>
                      <w:marBottom w:val="0"/>
                      <w:divBdr>
                        <w:top w:val="none" w:sz="0" w:space="0" w:color="auto"/>
                        <w:left w:val="none" w:sz="0" w:space="0" w:color="auto"/>
                        <w:bottom w:val="none" w:sz="0" w:space="0" w:color="auto"/>
                        <w:right w:val="none" w:sz="0" w:space="0" w:color="auto"/>
                      </w:divBdr>
                    </w:div>
                    <w:div w:id="760445455">
                      <w:marLeft w:val="0"/>
                      <w:marRight w:val="0"/>
                      <w:marTop w:val="0"/>
                      <w:marBottom w:val="0"/>
                      <w:divBdr>
                        <w:top w:val="none" w:sz="0" w:space="0" w:color="auto"/>
                        <w:left w:val="none" w:sz="0" w:space="0" w:color="auto"/>
                        <w:bottom w:val="none" w:sz="0" w:space="0" w:color="auto"/>
                        <w:right w:val="none" w:sz="0" w:space="0" w:color="auto"/>
                      </w:divBdr>
                    </w:div>
                    <w:div w:id="843321103">
                      <w:marLeft w:val="0"/>
                      <w:marRight w:val="0"/>
                      <w:marTop w:val="0"/>
                      <w:marBottom w:val="0"/>
                      <w:divBdr>
                        <w:top w:val="none" w:sz="0" w:space="0" w:color="auto"/>
                        <w:left w:val="none" w:sz="0" w:space="0" w:color="auto"/>
                        <w:bottom w:val="none" w:sz="0" w:space="0" w:color="auto"/>
                        <w:right w:val="none" w:sz="0" w:space="0" w:color="auto"/>
                      </w:divBdr>
                    </w:div>
                    <w:div w:id="1158808765">
                      <w:marLeft w:val="0"/>
                      <w:marRight w:val="0"/>
                      <w:marTop w:val="0"/>
                      <w:marBottom w:val="0"/>
                      <w:divBdr>
                        <w:top w:val="none" w:sz="0" w:space="0" w:color="auto"/>
                        <w:left w:val="none" w:sz="0" w:space="0" w:color="auto"/>
                        <w:bottom w:val="none" w:sz="0" w:space="0" w:color="auto"/>
                        <w:right w:val="none" w:sz="0" w:space="0" w:color="auto"/>
                      </w:divBdr>
                    </w:div>
                    <w:div w:id="1136988200">
                      <w:marLeft w:val="0"/>
                      <w:marRight w:val="0"/>
                      <w:marTop w:val="0"/>
                      <w:marBottom w:val="0"/>
                      <w:divBdr>
                        <w:top w:val="none" w:sz="0" w:space="0" w:color="auto"/>
                        <w:left w:val="none" w:sz="0" w:space="0" w:color="auto"/>
                        <w:bottom w:val="none" w:sz="0" w:space="0" w:color="auto"/>
                        <w:right w:val="none" w:sz="0" w:space="0" w:color="auto"/>
                      </w:divBdr>
                    </w:div>
                    <w:div w:id="1538349071">
                      <w:marLeft w:val="0"/>
                      <w:marRight w:val="0"/>
                      <w:marTop w:val="0"/>
                      <w:marBottom w:val="0"/>
                      <w:divBdr>
                        <w:top w:val="none" w:sz="0" w:space="0" w:color="auto"/>
                        <w:left w:val="none" w:sz="0" w:space="0" w:color="auto"/>
                        <w:bottom w:val="none" w:sz="0" w:space="0" w:color="auto"/>
                        <w:right w:val="none" w:sz="0" w:space="0" w:color="auto"/>
                      </w:divBdr>
                    </w:div>
                    <w:div w:id="1764255953">
                      <w:marLeft w:val="0"/>
                      <w:marRight w:val="0"/>
                      <w:marTop w:val="0"/>
                      <w:marBottom w:val="0"/>
                      <w:divBdr>
                        <w:top w:val="none" w:sz="0" w:space="0" w:color="auto"/>
                        <w:left w:val="none" w:sz="0" w:space="0" w:color="auto"/>
                        <w:bottom w:val="none" w:sz="0" w:space="0" w:color="auto"/>
                        <w:right w:val="none" w:sz="0" w:space="0" w:color="auto"/>
                      </w:divBdr>
                    </w:div>
                    <w:div w:id="1413157652">
                      <w:marLeft w:val="0"/>
                      <w:marRight w:val="0"/>
                      <w:marTop w:val="0"/>
                      <w:marBottom w:val="0"/>
                      <w:divBdr>
                        <w:top w:val="none" w:sz="0" w:space="0" w:color="auto"/>
                        <w:left w:val="none" w:sz="0" w:space="0" w:color="auto"/>
                        <w:bottom w:val="none" w:sz="0" w:space="0" w:color="auto"/>
                        <w:right w:val="none" w:sz="0" w:space="0" w:color="auto"/>
                      </w:divBdr>
                    </w:div>
                    <w:div w:id="1695186801">
                      <w:marLeft w:val="0"/>
                      <w:marRight w:val="0"/>
                      <w:marTop w:val="0"/>
                      <w:marBottom w:val="0"/>
                      <w:divBdr>
                        <w:top w:val="none" w:sz="0" w:space="0" w:color="auto"/>
                        <w:left w:val="none" w:sz="0" w:space="0" w:color="auto"/>
                        <w:bottom w:val="none" w:sz="0" w:space="0" w:color="auto"/>
                        <w:right w:val="none" w:sz="0" w:space="0" w:color="auto"/>
                      </w:divBdr>
                    </w:div>
                    <w:div w:id="84635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n.yam.com/realtime/focus586"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2025-12-18T03:27:00Z</dcterms:created>
  <dcterms:modified xsi:type="dcterms:W3CDTF">2025-12-18T03:32:00Z</dcterms:modified>
</cp:coreProperties>
</file>